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0" w:line="276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ROSANNA DE PAULA BORGES ALVES</w:t>
      </w:r>
    </w:p>
    <w:p w:rsidR="00000000" w:rsidDel="00000000" w:rsidP="00000000" w:rsidRDefault="00000000" w:rsidRPr="00000000" w14:paraId="00000002">
      <w:pPr>
        <w:shd w:fill="ffffff" w:val="clear"/>
        <w:tabs>
          <w:tab w:val="left" w:leader="none" w:pos="1680"/>
        </w:tabs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</w:r>
    </w:p>
    <w:p w:rsidR="00000000" w:rsidDel="00000000" w:rsidP="00000000" w:rsidRDefault="00000000" w:rsidRPr="00000000" w14:paraId="00000003">
      <w:pPr>
        <w:shd w:fill="ffffff" w:val="clear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Rua: Fortunato Della Libera, 22 – Planalto Itália – Jaboticabal/ SP</w:t>
      </w:r>
    </w:p>
    <w:p w:rsidR="00000000" w:rsidDel="00000000" w:rsidP="00000000" w:rsidRDefault="00000000" w:rsidRPr="00000000" w14:paraId="00000005">
      <w:pPr>
        <w:shd w:fill="ffffff" w:val="clear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805"/>
        </w:tabs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Telefone: (16) 9 96168269</w:t>
      </w:r>
    </w:p>
    <w:p w:rsidR="00000000" w:rsidDel="00000000" w:rsidP="00000000" w:rsidRDefault="00000000" w:rsidRPr="00000000" w14:paraId="00000006">
      <w:pPr>
        <w:shd w:fill="ffffff" w:val="clear"/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email: </w:t>
      </w:r>
      <w:del w:author="Eu" w:id="0" w:date="2024-07-02T00:59:29Z">
        <w:r w:rsidDel="00000000" w:rsidR="00000000" w:rsidRPr="00000000">
          <w:fldChar w:fldCharType="begin"/>
        </w:r>
        <w:r w:rsidDel="00000000" w:rsidR="00000000" w:rsidRPr="00000000">
          <w:delInstrText xml:space="preserve">HYPERLINK "mailto:rosanna.alves1988@outlook.com"</w:delInstrText>
        </w:r>
        <w:r w:rsidDel="00000000" w:rsidR="00000000" w:rsidRPr="00000000">
          <w:fldChar w:fldCharType="separate"/>
        </w:r>
        <w:r w:rsidDel="00000000" w:rsidR="00000000" w:rsidRPr="00000000">
          <w:rPr>
            <w:rFonts w:ascii="Arial" w:cs="Arial" w:eastAsia="Arial" w:hAnsi="Arial"/>
            <w:u w:val="single"/>
            <w:rtl w:val="0"/>
          </w:rPr>
          <w:delText xml:space="preserve">r</w:delText>
        </w:r>
        <w:r w:rsidDel="00000000" w:rsidR="00000000" w:rsidRPr="00000000">
          <w:fldChar w:fldCharType="end"/>
        </w:r>
      </w:del>
      <w:r w:rsidDel="00000000" w:rsidR="00000000" w:rsidRPr="00000000">
        <w:rPr>
          <w:rFonts w:ascii="Arial" w:cs="Arial" w:eastAsia="Arial" w:hAnsi="Arial"/>
          <w:rtl w:val="0"/>
        </w:rPr>
        <w:t xml:space="preserve">osannaborgesb@gmail.com</w:t>
      </w:r>
    </w:p>
    <w:p w:rsidR="00000000" w:rsidDel="00000000" w:rsidP="00000000" w:rsidRDefault="00000000" w:rsidRPr="00000000" w14:paraId="00000007">
      <w:pPr>
        <w:shd w:fill="ffffff" w:val="clear"/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ÁREA E CARGO PRETENDIDO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Técnica de Enfermagem</w:t>
      </w:r>
    </w:p>
    <w:p w:rsidR="00000000" w:rsidDel="00000000" w:rsidP="00000000" w:rsidRDefault="00000000" w:rsidRPr="00000000" w14:paraId="0000000A">
      <w:pPr>
        <w:shd w:fill="ffffff" w:val="clear"/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line="276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OBJETIVOS</w:t>
      </w:r>
    </w:p>
    <w:p w:rsidR="00000000" w:rsidDel="00000000" w:rsidP="00000000" w:rsidRDefault="00000000" w:rsidRPr="00000000" w14:paraId="0000000C">
      <w:pPr>
        <w:shd w:fill="ffffff" w:val="clear"/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Crescer junto com a empresa em busca de novas oportunidades de crescimento.</w:t>
      </w:r>
    </w:p>
    <w:p w:rsidR="00000000" w:rsidDel="00000000" w:rsidP="00000000" w:rsidRDefault="00000000" w:rsidRPr="00000000" w14:paraId="0000000D">
      <w:pPr>
        <w:shd w:fill="ffffff" w:val="clear"/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spacing w:line="276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FORMAÇÃO ACADEMICA</w:t>
      </w:r>
    </w:p>
    <w:p w:rsidR="00000000" w:rsidDel="00000000" w:rsidP="00000000" w:rsidRDefault="00000000" w:rsidRPr="00000000" w14:paraId="0000000F">
      <w:pPr>
        <w:shd w:fill="ffffff" w:val="clear"/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Técnico De Enfermagem - Senac Jaboticabal – conclusão em 06/2015</w:t>
      </w:r>
    </w:p>
    <w:p w:rsidR="00000000" w:rsidDel="00000000" w:rsidP="00000000" w:rsidRDefault="00000000" w:rsidRPr="00000000" w14:paraId="00000010">
      <w:pPr>
        <w:shd w:fill="ffffff" w:val="clear"/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Ensino Médio completo </w:t>
      </w:r>
    </w:p>
    <w:p w:rsidR="00000000" w:rsidDel="00000000" w:rsidP="00000000" w:rsidRDefault="00000000" w:rsidRPr="00000000" w14:paraId="00000011">
      <w:pPr>
        <w:shd w:fill="ffffff" w:val="clear"/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Ensino superior cursando pedagogia </w:t>
      </w:r>
    </w:p>
    <w:p w:rsidR="00000000" w:rsidDel="00000000" w:rsidP="00000000" w:rsidRDefault="00000000" w:rsidRPr="00000000" w14:paraId="00000012">
      <w:pPr>
        <w:shd w:fill="ffffff" w:val="clear"/>
        <w:spacing w:line="276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CURSOS COMPLEMENTARES</w:t>
      </w:r>
    </w:p>
    <w:p w:rsidR="00000000" w:rsidDel="00000000" w:rsidP="00000000" w:rsidRDefault="00000000" w:rsidRPr="00000000" w14:paraId="00000013">
      <w:pPr>
        <w:shd w:fill="ffffff" w:val="clear"/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Operador computador – Senac Jaboticabal</w:t>
      </w:r>
    </w:p>
    <w:p w:rsidR="00000000" w:rsidDel="00000000" w:rsidP="00000000" w:rsidRDefault="00000000" w:rsidRPr="00000000" w14:paraId="00000014">
      <w:pPr>
        <w:shd w:fill="ffffff" w:val="clear"/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Pacote office  - Senac Jaboticabal</w:t>
      </w:r>
    </w:p>
    <w:p w:rsidR="00000000" w:rsidDel="00000000" w:rsidP="00000000" w:rsidRDefault="00000000" w:rsidRPr="00000000" w14:paraId="00000015">
      <w:pPr>
        <w:shd w:fill="ffffff" w:val="clear"/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Urgência e emergência e PCR  - espaço viver bem Unimed </w:t>
      </w:r>
    </w:p>
    <w:p w:rsidR="00000000" w:rsidDel="00000000" w:rsidP="00000000" w:rsidRDefault="00000000" w:rsidRPr="00000000" w14:paraId="00000016">
      <w:pPr>
        <w:shd w:fill="ffffff" w:val="clear"/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Curso segurança do paciente </w:t>
      </w:r>
    </w:p>
    <w:p w:rsidR="00000000" w:rsidDel="00000000" w:rsidP="00000000" w:rsidRDefault="00000000" w:rsidRPr="00000000" w14:paraId="00000017">
      <w:pPr>
        <w:shd w:fill="ffffff" w:val="clear"/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Curso coleta exames laboratoriais </w:t>
      </w:r>
    </w:p>
    <w:p w:rsidR="00000000" w:rsidDel="00000000" w:rsidP="00000000" w:rsidRDefault="00000000" w:rsidRPr="00000000" w14:paraId="00000018">
      <w:pPr>
        <w:shd w:fill="ffffff" w:val="clear"/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Curativos – espaço viver bem Unimed</w:t>
      </w:r>
    </w:p>
    <w:p w:rsidR="00000000" w:rsidDel="00000000" w:rsidP="00000000" w:rsidRDefault="00000000" w:rsidRPr="00000000" w14:paraId="00000019">
      <w:pPr>
        <w:shd w:fill="ffffff" w:val="clear"/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Curso de libras</w:t>
      </w:r>
    </w:p>
    <w:p w:rsidR="00000000" w:rsidDel="00000000" w:rsidP="00000000" w:rsidRDefault="00000000" w:rsidRPr="00000000" w14:paraId="0000001A">
      <w:pPr>
        <w:shd w:fill="ffffff" w:val="clear"/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Curso telebab teste rápido HIV, sífilis, hepatite </w:t>
      </w:r>
    </w:p>
    <w:p w:rsidR="00000000" w:rsidDel="00000000" w:rsidP="00000000" w:rsidRDefault="00000000" w:rsidRPr="00000000" w14:paraId="0000001B">
      <w:pPr>
        <w:shd w:fill="ffffff" w:val="clear"/>
        <w:spacing w:line="276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EXPERIÊNCIA PROFISSIONAL</w:t>
      </w:r>
    </w:p>
    <w:p w:rsidR="00000000" w:rsidDel="00000000" w:rsidP="00000000" w:rsidRDefault="00000000" w:rsidRPr="00000000" w14:paraId="0000001C">
      <w:pPr>
        <w:shd w:fill="ffffff" w:val="clear"/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Cuidadora de idoso         09/2015 a 03/2016</w:t>
      </w:r>
    </w:p>
    <w:p w:rsidR="00000000" w:rsidDel="00000000" w:rsidP="00000000" w:rsidRDefault="00000000" w:rsidRPr="00000000" w14:paraId="0000001D">
      <w:pPr>
        <w:shd w:fill="ffffff" w:val="clear"/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CAC – Centro de Atendimento ao Coronavirus Prefeitura de Jaboticabal ;Posto de saúde e CIAF </w:t>
      </w:r>
    </w:p>
    <w:p w:rsidR="00000000" w:rsidDel="00000000" w:rsidP="00000000" w:rsidRDefault="00000000" w:rsidRPr="00000000" w14:paraId="0000001E">
      <w:pPr>
        <w:shd w:fill="ffffff" w:val="clear"/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Período: Contrato de 2 ano</w:t>
      </w:r>
    </w:p>
    <w:p w:rsidR="00000000" w:rsidDel="00000000" w:rsidP="00000000" w:rsidRDefault="00000000" w:rsidRPr="00000000" w14:paraId="0000001F">
      <w:pPr>
        <w:shd w:fill="ffffff" w:val="clear"/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Cargo ocupado: Técnica em enfermagem.</w:t>
      </w:r>
    </w:p>
    <w:p w:rsidR="00000000" w:rsidDel="00000000" w:rsidP="00000000" w:rsidRDefault="00000000" w:rsidRPr="00000000" w14:paraId="00000020">
      <w:pPr>
        <w:shd w:fill="ffffff" w:val="clear"/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Carga horária: 12X36</w:t>
      </w:r>
    </w:p>
    <w:p w:rsidR="00000000" w:rsidDel="00000000" w:rsidP="00000000" w:rsidRDefault="00000000" w:rsidRPr="00000000" w14:paraId="00000021">
      <w:pPr>
        <w:shd w:fill="ffffff" w:val="clear"/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Caps centro  apoio psicossocial cargo ocupado técnica enfermagem.</w:t>
      </w:r>
    </w:p>
    <w:p w:rsidR="00000000" w:rsidDel="00000000" w:rsidP="00000000" w:rsidRDefault="00000000" w:rsidRPr="00000000" w14:paraId="00000022">
      <w:pPr>
        <w:shd w:fill="ffffff" w:val="clear"/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Período 6 meses</w:t>
      </w:r>
    </w:p>
    <w:p w:rsidR="00000000" w:rsidDel="00000000" w:rsidP="00000000" w:rsidRDefault="00000000" w:rsidRPr="00000000" w14:paraId="00000023">
      <w:pPr>
        <w:shd w:fill="ffffff" w:val="clear"/>
        <w:spacing w:line="276" w:lineRule="auto"/>
        <w:rPr>
          <w:rFonts w:ascii="Arial" w:cs="Arial" w:eastAsia="Arial" w:hAnsi="Arial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rtl w:val="0"/>
        </w:rPr>
        <w:t xml:space="preserve">Pronto Atendimento – UPA de Jaboticabal</w:t>
      </w:r>
    </w:p>
    <w:p w:rsidR="00000000" w:rsidDel="00000000" w:rsidP="00000000" w:rsidRDefault="00000000" w:rsidRPr="00000000" w14:paraId="00000024">
      <w:pPr>
        <w:shd w:fill="ffffff" w:val="clear"/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Cargo ocupado: Técnica em enfermagem</w:t>
      </w:r>
    </w:p>
    <w:p w:rsidR="00000000" w:rsidDel="00000000" w:rsidP="00000000" w:rsidRDefault="00000000" w:rsidRPr="00000000" w14:paraId="00000025">
      <w:pPr>
        <w:shd w:fill="ffffff" w:val="clear"/>
        <w:spacing w:line="276" w:lineRule="auto"/>
        <w:rPr>
          <w:rFonts w:ascii="Arial" w:cs="Arial" w:eastAsia="Arial" w:hAnsi="Arial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Carga horário: 12X36  </w:t>
      </w:r>
    </w:p>
    <w:p w:rsidR="00000000" w:rsidDel="00000000" w:rsidP="00000000" w:rsidRDefault="00000000" w:rsidRPr="00000000" w14:paraId="00000026">
      <w:pPr>
        <w:shd w:fill="ffffff" w:val="clear"/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Período: 10/12/2020  a 20/06/2024</w:t>
      </w:r>
    </w:p>
    <w:p w:rsidR="00000000" w:rsidDel="00000000" w:rsidP="00000000" w:rsidRDefault="00000000" w:rsidRPr="00000000" w14:paraId="00000027">
      <w:pPr>
        <w:shd w:fill="ffffff" w:val="clear"/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Hospital maternidade Santa Isabel 4/09/2016 a 20/06/2020</w:t>
      </w:r>
    </w:p>
    <w:p w:rsidR="00000000" w:rsidDel="00000000" w:rsidP="00000000" w:rsidRDefault="00000000" w:rsidRPr="00000000" w14:paraId="00000028">
      <w:pPr>
        <w:shd w:fill="ffffff" w:val="clear"/>
        <w:spacing w:line="276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HABILIDADES</w:t>
      </w:r>
    </w:p>
    <w:p w:rsidR="00000000" w:rsidDel="00000000" w:rsidP="00000000" w:rsidRDefault="00000000" w:rsidRPr="00000000" w14:paraId="00000029">
      <w:pPr>
        <w:shd w:fill="ffffff" w:val="clear"/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Comunicativa, eficaz, dedicada, pontual, criativa, flexibilidade.</w:t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